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9FB1021" w14:textId="77777777" w:rsidR="004A51A5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ins w:id="0" w:author="Garlíková Jarmila Bc. DiS." w:date="2022-05-02T08:34:00Z"/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</w:t>
      </w:r>
    </w:p>
    <w:p w14:paraId="4BE0DAD3" w14:textId="570AF23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1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1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661F96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A51A5">
      <w:t>15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rlíková Jarmila Bc. DiS.">
    <w15:presenceInfo w15:providerId="AD" w15:userId="S::j.garlikova@spucr.cz::d0334db9-20b7-44cc-8c90-acac9a2746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A51A5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6</cp:revision>
  <dcterms:created xsi:type="dcterms:W3CDTF">2022-02-20T09:17:00Z</dcterms:created>
  <dcterms:modified xsi:type="dcterms:W3CDTF">2022-05-02T06:34:00Z</dcterms:modified>
</cp:coreProperties>
</file>